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E5F9ED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ins w:id="0" w:author="1210 N.Miradz Janusz Rojewski" w:date="2023-10-25T13:59:00Z">
        <w:r w:rsidR="005E4B58">
          <w:rPr>
            <w:rFonts w:ascii="Cambria" w:hAnsi="Cambria" w:cs="Arial"/>
            <w:bCs/>
            <w:sz w:val="22"/>
            <w:szCs w:val="22"/>
          </w:rPr>
          <w:t xml:space="preserve"> </w:t>
        </w:r>
        <w:proofErr w:type="spellStart"/>
        <w:r w:rsidR="005E4B58">
          <w:rPr>
            <w:rFonts w:ascii="Cambria" w:hAnsi="Cambria" w:cs="Arial"/>
            <w:bCs/>
            <w:sz w:val="22"/>
            <w:szCs w:val="22"/>
          </w:rPr>
          <w:t>Miradz</w:t>
        </w:r>
      </w:ins>
      <w:proofErr w:type="spellEnd"/>
      <w:r>
        <w:rPr>
          <w:rFonts w:ascii="Cambria" w:hAnsi="Cambria" w:cs="Arial"/>
          <w:bCs/>
          <w:sz w:val="22"/>
          <w:szCs w:val="22"/>
        </w:rPr>
        <w:t xml:space="preserve"> </w:t>
      </w:r>
      <w:del w:id="1" w:author="1210 N.Miradz Janusz Rojewski" w:date="2023-10-25T13:26:00Z">
        <w:r w:rsidDel="002D7DB0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r>
        <w:rPr>
          <w:rFonts w:ascii="Cambria" w:hAnsi="Cambria" w:cs="Arial"/>
          <w:bCs/>
          <w:sz w:val="22"/>
          <w:szCs w:val="22"/>
        </w:rPr>
        <w:t xml:space="preserve">w roku </w:t>
      </w:r>
      <w:del w:id="2" w:author="1210 N.Miradz Janusz Rojewski" w:date="2023-10-25T13:59:00Z">
        <w:r w:rsidDel="005E4B58">
          <w:rPr>
            <w:rFonts w:ascii="Cambria" w:hAnsi="Cambria" w:cs="Arial"/>
            <w:bCs/>
            <w:sz w:val="22"/>
            <w:szCs w:val="22"/>
          </w:rPr>
          <w:delText xml:space="preserve">________”, </w:delText>
        </w:r>
      </w:del>
      <w:ins w:id="3" w:author="1210 N.Miradz Janusz Rojewski" w:date="2023-10-25T13:59:00Z">
        <w:r w:rsidR="005E4B58">
          <w:rPr>
            <w:rFonts w:ascii="Cambria" w:hAnsi="Cambria" w:cs="Arial"/>
            <w:bCs/>
            <w:sz w:val="22"/>
            <w:szCs w:val="22"/>
          </w:rPr>
          <w:t xml:space="preserve">2024”, </w:t>
        </w:r>
      </w:ins>
      <w:r>
        <w:rPr>
          <w:rFonts w:ascii="Cambria" w:hAnsi="Cambria" w:cs="Arial"/>
          <w:bCs/>
          <w:sz w:val="22"/>
          <w:szCs w:val="22"/>
        </w:rPr>
        <w:t>Pakiet</w:t>
      </w:r>
      <w:ins w:id="4" w:author="1210 N.Miradz Janusz Rojewski" w:date="2023-10-25T14:00:00Z">
        <w:r w:rsidR="005E4B58">
          <w:rPr>
            <w:rFonts w:ascii="Cambria" w:hAnsi="Cambria" w:cs="Arial"/>
            <w:bCs/>
            <w:sz w:val="22"/>
            <w:szCs w:val="22"/>
          </w:rPr>
          <w:t>y</w:t>
        </w:r>
      </w:ins>
      <w:r>
        <w:rPr>
          <w:rFonts w:ascii="Cambria" w:hAnsi="Cambria" w:cs="Arial"/>
          <w:bCs/>
          <w:sz w:val="22"/>
          <w:szCs w:val="22"/>
        </w:rPr>
        <w:t xml:space="preserve"> </w:t>
      </w:r>
      <w:del w:id="5" w:author="1210 N.Miradz Janusz Rojewski" w:date="2023-10-26T11:40:00Z">
        <w:r w:rsidDel="0016150B">
          <w:rPr>
            <w:rFonts w:ascii="Cambria" w:hAnsi="Cambria" w:cs="Arial"/>
            <w:bCs/>
            <w:sz w:val="22"/>
            <w:szCs w:val="22"/>
          </w:rPr>
          <w:delText xml:space="preserve">___, </w:delText>
        </w:r>
      </w:del>
      <w:bookmarkStart w:id="6" w:name="_GoBack"/>
      <w:bookmarkEnd w:id="6"/>
      <w:ins w:id="7" w:author="1210 N.Miradz Janusz Rojewski" w:date="2023-10-26T11:40:00Z">
        <w:r w:rsidR="0016150B">
          <w:rPr>
            <w:rFonts w:ascii="Cambria" w:hAnsi="Cambria" w:cs="Arial"/>
            <w:bCs/>
            <w:sz w:val="22"/>
            <w:szCs w:val="22"/>
          </w:rPr>
          <w:t xml:space="preserve">_, </w:t>
        </w:r>
      </w:ins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D660D" w14:textId="77777777" w:rsidR="000F46AB" w:rsidRDefault="000F46AB">
      <w:r>
        <w:separator/>
      </w:r>
    </w:p>
  </w:endnote>
  <w:endnote w:type="continuationSeparator" w:id="0">
    <w:p w14:paraId="2FB9A467" w14:textId="77777777" w:rsidR="000F46AB" w:rsidRDefault="000F4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E7E642C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150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87860" w14:textId="77777777" w:rsidR="000F46AB" w:rsidRDefault="000F46AB">
      <w:r>
        <w:separator/>
      </w:r>
    </w:p>
  </w:footnote>
  <w:footnote w:type="continuationSeparator" w:id="0">
    <w:p w14:paraId="64C7BC84" w14:textId="77777777" w:rsidR="000F46AB" w:rsidRDefault="000F46A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210 N.Miradz Janusz Rojewski">
    <w15:presenceInfo w15:providerId="AD" w15:userId="S-1-5-21-1258824510-3303949563-3469234235-98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46AB"/>
    <w:rsid w:val="00111A6A"/>
    <w:rsid w:val="0012322A"/>
    <w:rsid w:val="00153414"/>
    <w:rsid w:val="001557A5"/>
    <w:rsid w:val="0016150B"/>
    <w:rsid w:val="00166E50"/>
    <w:rsid w:val="00177BCD"/>
    <w:rsid w:val="001B6F3A"/>
    <w:rsid w:val="0022460C"/>
    <w:rsid w:val="002375D0"/>
    <w:rsid w:val="0026588E"/>
    <w:rsid w:val="0028445F"/>
    <w:rsid w:val="002A5158"/>
    <w:rsid w:val="002D6014"/>
    <w:rsid w:val="002D7DB0"/>
    <w:rsid w:val="003028CD"/>
    <w:rsid w:val="0033696A"/>
    <w:rsid w:val="00383611"/>
    <w:rsid w:val="003A1C11"/>
    <w:rsid w:val="003A652D"/>
    <w:rsid w:val="003B6E52"/>
    <w:rsid w:val="003D0F00"/>
    <w:rsid w:val="0041003C"/>
    <w:rsid w:val="005A47A0"/>
    <w:rsid w:val="005E47DA"/>
    <w:rsid w:val="005E4B58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032D5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835A7C-19AF-4F83-8656-9C78318C5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1210 N.Miradz Janusz Rojewski</cp:lastModifiedBy>
  <cp:revision>6</cp:revision>
  <dcterms:created xsi:type="dcterms:W3CDTF">2022-06-26T13:00:00Z</dcterms:created>
  <dcterms:modified xsi:type="dcterms:W3CDTF">2023-10-26T09:41:00Z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